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1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新宋体" w:hAnsi="新宋体" w:eastAsia="新宋体"/>
          <w:b/>
          <w:bCs/>
          <w:sz w:val="48"/>
          <w:szCs w:val="48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>服务十大新兴产业特色专业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 xml:space="preserve">申 报 </w:t>
      </w:r>
      <w:r>
        <w:rPr>
          <w:rFonts w:ascii="新宋体" w:hAnsi="新宋体" w:eastAsia="新宋体"/>
          <w:b/>
          <w:bCs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jc w:val="both"/>
        <w:outlineLvl w:val="1"/>
        <w:rPr>
          <w:ins w:id="0" w:author="WPS_1619057375" w:date="2023-10-27T09:30:24Z"/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专业名称</w:t>
            </w:r>
          </w:p>
        </w:tc>
        <w:tc>
          <w:tcPr>
            <w:tcW w:w="7188" w:type="dxa"/>
            <w:gridSpan w:val="18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所在专业群名称</w:t>
            </w:r>
          </w:p>
        </w:tc>
        <w:tc>
          <w:tcPr>
            <w:tcW w:w="3119" w:type="dxa"/>
            <w:gridSpan w:val="9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hint="eastAsia" w:eastAsia="楷体"/>
                <w:kern w:val="0"/>
                <w:sz w:val="24"/>
              </w:rPr>
              <w:t>或省级</w:t>
            </w:r>
            <w:r>
              <w:rPr>
                <w:rFonts w:hint="eastAsia" w:ascii="楷体_GB2312" w:eastAsia="楷体_GB2312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hAnsi="楷体" w:eastAsia="楷体"/>
                <w:kern w:val="0"/>
                <w:sz w:val="24"/>
              </w:rPr>
              <w:t>设</w:t>
            </w:r>
            <w:r>
              <w:rPr>
                <w:rFonts w:hint="eastAsia" w:ascii="楷体" w:hAnsi="楷体" w:eastAsia="楷体"/>
                <w:kern w:val="0"/>
                <w:sz w:val="24"/>
              </w:rPr>
              <w:t>群(</w:t>
            </w:r>
            <w:r>
              <w:rPr>
                <w:rFonts w:ascii="楷体" w:hAnsi="楷体" w:eastAsia="楷体"/>
                <w:kern w:val="0"/>
                <w:sz w:val="24"/>
              </w:rPr>
              <w:t>是</w:t>
            </w:r>
            <w:r>
              <w:rPr>
                <w:rFonts w:hint="eastAsia" w:ascii="楷体" w:hAnsi="楷体" w:eastAsia="楷体"/>
                <w:kern w:val="0"/>
                <w:sz w:val="24"/>
              </w:rPr>
              <w:t>/</w:t>
            </w:r>
            <w:r>
              <w:rPr>
                <w:rFonts w:ascii="楷体" w:hAnsi="楷体" w:eastAsia="楷体"/>
                <w:kern w:val="0"/>
                <w:sz w:val="24"/>
              </w:rPr>
              <w:t>否</w:t>
            </w:r>
            <w:r>
              <w:rPr>
                <w:rFonts w:hint="eastAsia" w:ascii="楷体" w:hAnsi="楷体" w:eastAsia="楷体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专业群内专业</w:t>
            </w:r>
          </w:p>
        </w:tc>
        <w:tc>
          <w:tcPr>
            <w:tcW w:w="3119" w:type="dxa"/>
            <w:gridSpan w:val="9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专业群内</w:t>
            </w:r>
            <w:r>
              <w:rPr>
                <w:rFonts w:ascii="楷体" w:hAnsi="楷体" w:eastAsia="楷体"/>
                <w:kern w:val="0"/>
                <w:sz w:val="24"/>
              </w:rPr>
              <w:t>专业名称</w:t>
            </w:r>
          </w:p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（限填5个）</w:t>
            </w:r>
          </w:p>
        </w:tc>
        <w:tc>
          <w:tcPr>
            <w:tcW w:w="1232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hint="eastAsia" w:eastAsia="楷体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hint="eastAsia" w:eastAsia="楷体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>
            <w:pPr>
              <w:spacing w:before="156" w:beforeLines="50" w:after="156" w:afterLines="50"/>
              <w:jc w:val="center"/>
              <w:rPr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hint="eastAsia" w:eastAsia="楷体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1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hint="eastAsia" w:eastAsia="仿宋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等，限300字）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项目组织及运行构架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项目依托的主要专业建设情况等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学校在教育教学改革方面已有的探索、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926" w:type="dxa"/>
            <w:gridSpan w:val="5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vAlign w:val="center"/>
          </w:tcPr>
          <w:p>
            <w:pPr>
              <w:rPr>
                <w:b/>
                <w:bCs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hint="eastAsia" w:eastAsia="楷体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</w:t>
            </w: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ind w:firstLine="1400" w:firstLineChars="500"/>
              <w:rPr>
                <w:rFonts w:ascii="楷体" w:hAnsi="楷体" w:eastAsia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28"/>
              </w:rPr>
              <w:t>（单位：万）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hint="eastAsia" w:eastAsia="仿宋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hint="eastAsia" w:eastAsia="仿宋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（每项限500字）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专业建设情况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校企合作模式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产学研服务平台建设情况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管理体制机制情况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  <w:r>
        <w:rPr>
          <w:rFonts w:hint="eastAsia" w:ascii="楷体" w:hAnsi="楷体" w:eastAsia="楷体"/>
          <w:sz w:val="32"/>
          <w:szCs w:val="32"/>
        </w:rPr>
        <w:t>（限300字）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hint="eastAsia" w:eastAsia="黑体"/>
          <w:sz w:val="32"/>
          <w:szCs w:val="32"/>
        </w:rPr>
        <w:t>优势</w:t>
      </w:r>
      <w:r>
        <w:rPr>
          <w:rFonts w:hint="eastAsia" w:ascii="楷体_GB2312" w:eastAsia="楷体_GB2312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hint="eastAsia" w:ascii="楷体_GB2312" w:eastAsia="楷体_GB2312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</w:t>
      </w:r>
      <w:r>
        <w:rPr>
          <w:rFonts w:hint="eastAsia" w:eastAsia="黑体"/>
          <w:sz w:val="32"/>
          <w:szCs w:val="32"/>
        </w:rPr>
        <w:t>预期成果、</w:t>
      </w:r>
      <w:r>
        <w:rPr>
          <w:rFonts w:eastAsia="黑体"/>
          <w:sz w:val="32"/>
          <w:szCs w:val="32"/>
        </w:rPr>
        <w:t>发展规划及展望</w:t>
      </w:r>
      <w:r>
        <w:rPr>
          <w:rFonts w:hint="eastAsia" w:eastAsia="黑体"/>
          <w:sz w:val="32"/>
          <w:szCs w:val="32"/>
        </w:rPr>
        <w:t>（限</w:t>
      </w:r>
      <w:r>
        <w:rPr>
          <w:rFonts w:eastAsia="黑体"/>
          <w:sz w:val="32"/>
          <w:szCs w:val="32"/>
        </w:rPr>
        <w:t>800</w:t>
      </w:r>
      <w:r>
        <w:rPr>
          <w:rFonts w:hint="eastAsia" w:eastAsia="黑体"/>
          <w:sz w:val="32"/>
          <w:szCs w:val="32"/>
        </w:rPr>
        <w:t>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可考核</w:t>
            </w:r>
            <w:r>
              <w:rPr>
                <w:rFonts w:ascii="楷体" w:hAnsi="楷体" w:eastAsia="楷体"/>
                <w:kern w:val="0"/>
                <w:sz w:val="24"/>
              </w:rPr>
              <w:t>的成果）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7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4" w:hRule="atLeast"/>
        </w:trPr>
        <w:tc>
          <w:tcPr>
            <w:tcW w:w="98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8"/>
              </w:rPr>
              <w:t>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2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教学工作委员会</w:t>
            </w:r>
            <w:r>
              <w:rPr>
                <w:rFonts w:hint="eastAsia" w:ascii="楷体" w:hAnsi="楷体" w:eastAsia="楷体" w:cs="楷体"/>
                <w:sz w:val="24"/>
              </w:rPr>
              <w:t>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</w:rPr>
              <w:t>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（公章）</w:t>
            </w:r>
          </w:p>
          <w:p>
            <w:pPr>
              <w:spacing w:line="360" w:lineRule="auto"/>
              <w:ind w:right="760" w:firstLine="2160" w:firstLineChars="90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6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主任</w:t>
            </w:r>
            <w:r>
              <w:rPr>
                <w:rFonts w:hint="eastAsia" w:ascii="楷体" w:hAnsi="楷体" w:eastAsia="楷体" w:cs="楷体"/>
                <w:sz w:val="24"/>
              </w:rPr>
              <w:t>（签字）</w:t>
            </w:r>
          </w:p>
          <w:p>
            <w:pPr>
              <w:spacing w:line="360" w:lineRule="auto"/>
              <w:ind w:right="260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55" w:hRule="atLeast"/>
        </w:trPr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校</w:t>
            </w:r>
            <w:r>
              <w:rPr>
                <w:rFonts w:hint="eastAsia" w:ascii="楷体" w:hAnsi="楷体" w:eastAsia="楷体" w:cs="楷体"/>
                <w:sz w:val="24"/>
              </w:rPr>
              <w:t>意见</w:t>
            </w:r>
          </w:p>
        </w:tc>
        <w:tc>
          <w:tcPr>
            <w:tcW w:w="7713" w:type="dxa"/>
            <w:noWrap w:val="0"/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" w:hAnsi="楷体" w:eastAsia="楷体" w:cs="楷体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righ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60" w:lineRule="auto"/>
              <w:ind w:right="72" w:rightChars="0"/>
              <w:jc w:val="right"/>
              <w:rPr>
                <w:rFonts w:hint="eastAsia" w:ascii="楷体" w:hAnsi="楷体" w:eastAsia="楷体" w:cs="楷体"/>
                <w:sz w:val="28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7DC2A0-6D02-4C4F-9823-D3E76E9D9B8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496260AB-4CDB-48F6-B9C5-92BB8D08CB3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0B6DC64-CD51-4488-9E21-1B169A87B7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467FFFF-0851-47D3-9329-1478589FEFF3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5" w:fontKey="{8835125B-A5D1-4286-8DD9-7BF7D8A0353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2A77EF9-C140-4972-A3A8-B542B6B4FC91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7" w:fontKey="{3695A988-9633-4574-BC16-81AF5FF45C5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19057375">
    <w15:presenceInfo w15:providerId="WPS Office" w15:userId="43847318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Y1YmZiYjYyZmNlODMwM2MyMGEwNWZjYTBkNmMwNDgifQ=="/>
  </w:docVars>
  <w:rsids>
    <w:rsidRoot w:val="000E4326"/>
    <w:rsid w:val="00044A71"/>
    <w:rsid w:val="000E4326"/>
    <w:rsid w:val="0012370D"/>
    <w:rsid w:val="00232D45"/>
    <w:rsid w:val="002824A4"/>
    <w:rsid w:val="002B2B38"/>
    <w:rsid w:val="002D1D96"/>
    <w:rsid w:val="00313D1D"/>
    <w:rsid w:val="00314DC0"/>
    <w:rsid w:val="003C7082"/>
    <w:rsid w:val="004C6063"/>
    <w:rsid w:val="004F3C92"/>
    <w:rsid w:val="00522921"/>
    <w:rsid w:val="006253D4"/>
    <w:rsid w:val="006C2F45"/>
    <w:rsid w:val="007E0521"/>
    <w:rsid w:val="007E0CAB"/>
    <w:rsid w:val="008D0A97"/>
    <w:rsid w:val="008D7408"/>
    <w:rsid w:val="008E2C8D"/>
    <w:rsid w:val="0094392A"/>
    <w:rsid w:val="00A32924"/>
    <w:rsid w:val="00A4468D"/>
    <w:rsid w:val="00B1230A"/>
    <w:rsid w:val="00B50F1E"/>
    <w:rsid w:val="00BC74A5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E2BEF"/>
    <w:rsid w:val="012A4CA2"/>
    <w:rsid w:val="261D28A7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1248</Words>
  <Characters>1290</Characters>
  <Lines>18</Lines>
  <Paragraphs>5</Paragraphs>
  <TotalTime>0</TotalTime>
  <ScaleCrop>false</ScaleCrop>
  <LinksUpToDate>false</LinksUpToDate>
  <CharactersWithSpaces>1694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2023-10-18T14:04:00Z</dcterms:created>
  <dc:creator>fb</dc:creator>
  <cp:lastModifiedBy>WPS_1619057375</cp:lastModifiedBy>
  <dcterms:modified xsi:type="dcterms:W3CDTF">2023-10-27T04:09:06Z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34B92369D27B4BE3BC06FF2B75D614B0_12</vt:lpwstr>
  </property>
</Properties>
</file>